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060" w:rsidRPr="00EE5060" w:rsidRDefault="00EE5060" w:rsidP="00EE5060">
      <w:pPr>
        <w:rPr>
          <w:sz w:val="20"/>
          <w:szCs w:val="20"/>
        </w:rPr>
      </w:pPr>
      <w:r w:rsidRPr="00EE5060">
        <w:rPr>
          <w:b/>
          <w:noProof/>
        </w:rPr>
        <w:drawing>
          <wp:anchor distT="0" distB="0" distL="114300" distR="114300" simplePos="0" relativeHeight="251662336" behindDoc="0" locked="0" layoutInCell="1" allowOverlap="1" wp14:anchorId="10128BA3" wp14:editId="3283B712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5060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0212F2A1" wp14:editId="2BF2A9BC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5060" w:rsidDel="00E701EB">
        <w:rPr>
          <w:sz w:val="20"/>
          <w:szCs w:val="20"/>
        </w:rPr>
        <w:t xml:space="preserve"> </w:t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</w:p>
    <w:p w:rsidR="00EE5060" w:rsidRPr="00EE5060" w:rsidRDefault="00EE5060" w:rsidP="00EE5060">
      <w:pPr>
        <w:rPr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  <w:t xml:space="preserve">    </w:t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EE5060">
        <w:rPr>
          <w:rFonts w:ascii="Arial" w:hAnsi="Arial" w:cs="Arial"/>
          <w:sz w:val="20"/>
          <w:szCs w:val="20"/>
        </w:rPr>
        <w:t>Európska únia</w:t>
      </w:r>
    </w:p>
    <w:p w:rsidR="00EE5060" w:rsidRPr="00EE5060" w:rsidRDefault="00EE5060" w:rsidP="00EE506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EE5060">
        <w:rPr>
          <w:rFonts w:ascii="Arial" w:hAnsi="Arial" w:cs="Arial"/>
          <w:sz w:val="20"/>
          <w:szCs w:val="20"/>
        </w:rPr>
        <w:t>Európsky fond regionálneho</w:t>
      </w:r>
    </w:p>
    <w:p w:rsidR="00EE5060" w:rsidRPr="00EE5060" w:rsidRDefault="00EE5060" w:rsidP="00EE5060">
      <w:pPr>
        <w:ind w:right="6802"/>
        <w:jc w:val="center"/>
        <w:rPr>
          <w:b/>
          <w:sz w:val="20"/>
          <w:szCs w:val="20"/>
        </w:rPr>
      </w:pPr>
      <w:r w:rsidRPr="00EE5060">
        <w:rPr>
          <w:rFonts w:ascii="Arial" w:hAnsi="Arial" w:cs="Arial"/>
          <w:sz w:val="20"/>
          <w:szCs w:val="20"/>
        </w:rPr>
        <w:t>rozvoja</w:t>
      </w: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59F2AC85E2C5491F97B2D99AEBE64623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45303B">
            <w:rPr>
              <w:b/>
              <w:sz w:val="40"/>
              <w:szCs w:val="20"/>
            </w:rPr>
            <w:t>14</w:t>
          </w:r>
        </w:sdtContent>
      </w:sdt>
    </w:p>
    <w:p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0041B03DEB744B5C8AD27F5C14A1FD73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0" w:author="Autor">
            <w:r w:rsidR="00511DD6" w:rsidDel="00C269B6">
              <w:rPr>
                <w:b/>
                <w:sz w:val="32"/>
                <w:szCs w:val="32"/>
              </w:rPr>
              <w:delText>8</w:delText>
            </w:r>
          </w:del>
          <w:ins w:id="1" w:author="Autor">
            <w:r w:rsidR="00C269B6">
              <w:rPr>
                <w:b/>
                <w:sz w:val="32"/>
                <w:szCs w:val="32"/>
              </w:rPr>
              <w:t>9</w:t>
            </w:r>
          </w:ins>
        </w:sdtContent>
      </w:sdt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3D0894" w:rsidRPr="006479DF" w:rsidRDefault="003D0894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:rsidTr="00071CD7">
        <w:tc>
          <w:tcPr>
            <w:tcW w:w="2268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:rsidR="009836CF" w:rsidRPr="009836CF" w:rsidRDefault="00410DC8" w:rsidP="004A0E2B">
            <w:pPr>
              <w:jc w:val="both"/>
              <w:rPr>
                <w:szCs w:val="20"/>
              </w:rPr>
            </w:pPr>
            <w:r w:rsidRPr="00410DC8">
              <w:rPr>
                <w:szCs w:val="20"/>
              </w:rPr>
              <w:t>Kontrolné zoznamy ku kontrole verejného obstarávania</w:t>
            </w:r>
            <w:r>
              <w:rPr>
                <w:szCs w:val="20"/>
              </w:rPr>
              <w:t xml:space="preserve"> a </w:t>
            </w:r>
            <w:r w:rsidRPr="00410DC8">
              <w:rPr>
                <w:szCs w:val="20"/>
              </w:rPr>
              <w:t>obstarávania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B1360B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8F1723" w:rsidRPr="009836CF" w:rsidRDefault="008F1723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B53B4A" w:rsidRPr="009836CF" w:rsidRDefault="00C269B6" w:rsidP="00C269B6">
            <w:pPr>
              <w:jc w:val="both"/>
              <w:rPr>
                <w:szCs w:val="20"/>
              </w:rPr>
            </w:pPr>
            <w:ins w:id="2" w:author="Autor">
              <w:r>
                <w:rPr>
                  <w:szCs w:val="20"/>
                </w:rPr>
                <w:t xml:space="preserve">Ministerstvo investícií, regionálneho rozvoja a informatizácie </w:t>
              </w:r>
            </w:ins>
            <w:del w:id="3" w:author="Autor">
              <w:r w:rsidR="006500DC" w:rsidDel="00C269B6">
                <w:rPr>
                  <w:szCs w:val="20"/>
                </w:rPr>
                <w:delText xml:space="preserve">Úrad podpredsedu vlády </w:delText>
              </w:r>
            </w:del>
            <w:r w:rsidR="006500DC">
              <w:rPr>
                <w:szCs w:val="20"/>
              </w:rPr>
              <w:t xml:space="preserve">SR </w:t>
            </w:r>
            <w:del w:id="4" w:author="Autor">
              <w:r w:rsidR="006500DC" w:rsidDel="00C269B6">
                <w:rPr>
                  <w:szCs w:val="20"/>
                </w:rPr>
                <w:delText>pre investície a</w:delText>
              </w:r>
              <w:r w:rsidR="00F8487A" w:rsidDel="00C269B6">
                <w:rPr>
                  <w:szCs w:val="20"/>
                </w:rPr>
                <w:delText> </w:delText>
              </w:r>
              <w:r w:rsidR="006500DC" w:rsidDel="00C269B6">
                <w:rPr>
                  <w:szCs w:val="20"/>
                </w:rPr>
                <w:delText>informatizáciu</w:delText>
              </w:r>
              <w:r w:rsidR="00F8487A" w:rsidDel="00C269B6">
                <w:rPr>
                  <w:szCs w:val="20"/>
                </w:rPr>
                <w:delText xml:space="preserve"> </w:delText>
              </w:r>
            </w:del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A13E80" w:rsidRPr="009836CF" w:rsidRDefault="00B25C5E" w:rsidP="00775DFA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placeholder>
                  <w:docPart w:val="13DB7C757E3C4C61BFDDF53A56682AC8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, môžu s ohľadom na špecifické potreby OP vzor doplniť po predbežnom prekonzultovaní s CKO, o nové otázky, pričom musí byť zachovaný minimálny obsah uvedený vo vzore." w:value="Vzor je pre subjekty, ktorým je určený záväzný. Subjekty, ktorým je vzor určený, môžu s ohľadom na špecifické potreby OP vzor doplniť po predbežnom prekonzultovaní s CKO, o nové otázky, pričom musí byť zachovaný minimálny obsah uvedený vo vzore.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</w:dropDownList>
              </w:sdtPr>
              <w:sdtEndPr/>
              <w:sdtContent>
                <w:r w:rsidR="0047775E">
                  <w:rPr>
                    <w:szCs w:val="20"/>
                  </w:rPr>
                  <w:t>Vzor je pre subjekty, ktorým je určený záväzný. Subjekty, ktorým je vzor určený, môžu s ohľadom na špecifické potreby OP vzor doplniť po predbežnom prekonzultovaní s CKO, o nové otázky, pričom musí byť zachovaný minimálny obsah uvedený vo vzore.</w:t>
                </w:r>
              </w:sdtContent>
            </w:sdt>
            <w:r w:rsidR="0045303B" w:rsidRPr="00A13E80">
              <w:rPr>
                <w:szCs w:val="20"/>
              </w:rPr>
              <w:t xml:space="preserve"> 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D48D95AFC6374D5DB64EC15A858A0D90"/>
            </w:placeholder>
            <w:date w:fullDate="2020-10-30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511DD6" w:rsidP="00EE5060">
                <w:pPr>
                  <w:jc w:val="both"/>
                  <w:rPr>
                    <w:szCs w:val="20"/>
                  </w:rPr>
                </w:pPr>
                <w:del w:id="5" w:author="Autor">
                  <w:r w:rsidDel="00E4527F">
                    <w:rPr>
                      <w:szCs w:val="20"/>
                    </w:rPr>
                    <w:delText>30.04.2020</w:delText>
                  </w:r>
                </w:del>
                <w:ins w:id="6" w:author="Autor">
                  <w:del w:id="7" w:author="Autor">
                    <w:r w:rsidR="00C269B6" w:rsidDel="00E4527F">
                      <w:rPr>
                        <w:szCs w:val="20"/>
                      </w:rPr>
                      <w:delText>31.10.2020</w:delText>
                    </w:r>
                  </w:del>
                  <w:r w:rsidR="00E4527F">
                    <w:rPr>
                      <w:szCs w:val="20"/>
                    </w:rPr>
                    <w:t>30.10.2020</w:t>
                  </w:r>
                </w:ins>
              </w:p>
            </w:tc>
          </w:sdtContent>
        </w:sdt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CB92FE8E40924111B194B230F89E3BCD"/>
            </w:placeholder>
            <w:date w:fullDate="2020-10-3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511DD6" w:rsidP="00232A9D">
                <w:pPr>
                  <w:jc w:val="both"/>
                  <w:rPr>
                    <w:szCs w:val="20"/>
                  </w:rPr>
                </w:pPr>
                <w:del w:id="8" w:author="Autor">
                  <w:r w:rsidDel="00C269B6">
                    <w:rPr>
                      <w:szCs w:val="20"/>
                    </w:rPr>
                    <w:delText>30.04.2020</w:delText>
                  </w:r>
                </w:del>
                <w:ins w:id="9" w:author="Autor">
                  <w:r w:rsidR="00C269B6">
                    <w:rPr>
                      <w:szCs w:val="20"/>
                    </w:rPr>
                    <w:t>31.10.2020</w:t>
                  </w:r>
                </w:ins>
              </w:p>
            </w:tc>
          </w:sdtContent>
        </w:sdt>
      </w:tr>
      <w:tr w:rsidR="009836CF" w:rsidRPr="009836CF" w:rsidTr="00071CD7">
        <w:tc>
          <w:tcPr>
            <w:tcW w:w="2268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:rsidR="004F3B2D" w:rsidRPr="004F3B2D" w:rsidRDefault="004F3B2D" w:rsidP="004F3B2D">
            <w:pPr>
              <w:rPr>
                <w:szCs w:val="20"/>
              </w:rPr>
            </w:pPr>
            <w:r w:rsidRPr="004F3B2D">
              <w:rPr>
                <w:szCs w:val="20"/>
              </w:rPr>
              <w:t>JUDr. Denisa Žiláková</w:t>
            </w:r>
          </w:p>
          <w:p w:rsidR="00C214B6" w:rsidRPr="009836CF" w:rsidRDefault="004F3B2D" w:rsidP="006A5157">
            <w:pPr>
              <w:jc w:val="both"/>
              <w:rPr>
                <w:szCs w:val="20"/>
              </w:rPr>
            </w:pPr>
            <w:r w:rsidRPr="004F3B2D">
              <w:rPr>
                <w:szCs w:val="20"/>
              </w:rPr>
              <w:t xml:space="preserve">generálna riaditeľka sekcie centrálny koordinačný orgán </w:t>
            </w:r>
          </w:p>
        </w:tc>
      </w:tr>
    </w:tbl>
    <w:p w:rsidR="008F1723" w:rsidRDefault="008F1723" w:rsidP="003F40B7">
      <w:pPr>
        <w:spacing w:before="120" w:after="120"/>
        <w:jc w:val="both"/>
      </w:pPr>
      <w:r w:rsidRPr="008F1723">
        <w:lastRenderedPageBreak/>
        <w:t>Kontrolné zoznamy ku kontrole verejného obstarávania a</w:t>
      </w:r>
      <w:r>
        <w:t> </w:t>
      </w:r>
      <w:r w:rsidRPr="008F1723">
        <w:t>obstarávania</w:t>
      </w:r>
      <w:r>
        <w:t xml:space="preserve"> slúžia na </w:t>
      </w:r>
      <w:r w:rsidRPr="008F1723">
        <w:t>kontrol</w:t>
      </w:r>
      <w:r>
        <w:t>u</w:t>
      </w:r>
      <w:r w:rsidRPr="008F1723">
        <w:t xml:space="preserve"> verejného obstarávania a</w:t>
      </w:r>
      <w:r>
        <w:t> </w:t>
      </w:r>
      <w:r w:rsidRPr="008F1723">
        <w:t>obstarávania</w:t>
      </w:r>
      <w:r>
        <w:t xml:space="preserve">, pričom ich </w:t>
      </w:r>
      <w:r w:rsidRPr="003F40B7">
        <w:t>tvor</w:t>
      </w:r>
      <w:r>
        <w:t>ia</w:t>
      </w:r>
      <w:r w:rsidRPr="003F40B7">
        <w:t xml:space="preserve"> nasledujúc</w:t>
      </w:r>
      <w:r>
        <w:t>e</w:t>
      </w:r>
      <w:r w:rsidRPr="003F40B7">
        <w:t xml:space="preserve"> </w:t>
      </w:r>
      <w:r>
        <w:t>prílohy</w:t>
      </w:r>
      <w:r w:rsidRPr="003F40B7">
        <w:t>:</w:t>
      </w:r>
    </w:p>
    <w:p w:rsidR="008F1723" w:rsidRDefault="008F1723" w:rsidP="003F40B7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</w:pPr>
      <w:r w:rsidRPr="008F1723">
        <w:t xml:space="preserve">Kontrolné zoznamy ku kontrole verejného obstarávania a obstarávania </w:t>
      </w:r>
      <w:r>
        <w:t>podľa zákona</w:t>
      </w:r>
      <w:r w:rsidR="003F40B7">
        <w:t xml:space="preserve"> </w:t>
      </w:r>
      <w:r w:rsidR="008D03B5">
        <w:t xml:space="preserve">                  </w:t>
      </w:r>
      <w:r>
        <w:t>č. 25/2006</w:t>
      </w:r>
      <w:r w:rsidR="003F40B7">
        <w:t xml:space="preserve"> </w:t>
      </w:r>
      <w:r w:rsidR="00AA66EB">
        <w:t xml:space="preserve">Z. z. </w:t>
      </w:r>
      <w:r w:rsidR="003F40B7">
        <w:t>o verejnom obstarávaní a o zmene a doplnení niektorých zákonov v znení neskorších predpisov</w:t>
      </w:r>
      <w:r w:rsidR="00F52A4F">
        <w:t>.</w:t>
      </w:r>
    </w:p>
    <w:p w:rsidR="00161B33" w:rsidRDefault="008F1723" w:rsidP="00161B33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</w:pPr>
      <w:r w:rsidRPr="008F1723">
        <w:t xml:space="preserve">Kontrolné zoznamy ku kontrole verejného obstarávania a obstarávania </w:t>
      </w:r>
      <w:r>
        <w:t xml:space="preserve">podľa zákona </w:t>
      </w:r>
      <w:r w:rsidR="008D03B5">
        <w:t xml:space="preserve">               </w:t>
      </w:r>
      <w:r>
        <w:t>č. 343/2015</w:t>
      </w:r>
      <w:r w:rsidR="003F40B7">
        <w:t xml:space="preserve"> </w:t>
      </w:r>
      <w:r w:rsidR="00AA66EB">
        <w:t xml:space="preserve">Z. z. </w:t>
      </w:r>
      <w:r w:rsidR="003F40B7">
        <w:t>o verejnom obstarávaní a o zmene a doplnení niektorých zákonov v znení neskorších predpisov</w:t>
      </w:r>
      <w:r w:rsidR="00161B33">
        <w:t>.</w:t>
      </w:r>
    </w:p>
    <w:p w:rsidR="00161B33" w:rsidRDefault="00161B33" w:rsidP="00161B33">
      <w:pPr>
        <w:pStyle w:val="Odsekzoznamu"/>
        <w:spacing w:before="120" w:after="120"/>
        <w:ind w:left="426"/>
        <w:contextualSpacing w:val="0"/>
        <w:jc w:val="both"/>
      </w:pPr>
    </w:p>
    <w:p w:rsidR="00161B33" w:rsidRDefault="00161B33" w:rsidP="00161B33">
      <w:pPr>
        <w:pStyle w:val="Odsekzoznamu"/>
        <w:spacing w:before="120" w:after="120"/>
        <w:ind w:left="426"/>
        <w:contextualSpacing w:val="0"/>
        <w:jc w:val="both"/>
      </w:pPr>
    </w:p>
    <w:p w:rsidR="00161B33" w:rsidRDefault="00161B33" w:rsidP="00161B33">
      <w:pPr>
        <w:pStyle w:val="Odsekzoznamu"/>
        <w:spacing w:before="120" w:after="120"/>
        <w:ind w:left="426"/>
        <w:contextualSpacing w:val="0"/>
        <w:jc w:val="both"/>
      </w:pPr>
    </w:p>
    <w:p w:rsidR="00161B33" w:rsidRPr="003F40B7" w:rsidRDefault="00161B33" w:rsidP="00161B33">
      <w:pPr>
        <w:pStyle w:val="Odsekzoznamu"/>
        <w:spacing w:before="120" w:after="120"/>
        <w:ind w:left="0"/>
        <w:contextualSpacing w:val="0"/>
        <w:jc w:val="both"/>
      </w:pPr>
    </w:p>
    <w:sectPr w:rsidR="00161B33" w:rsidRPr="003F40B7" w:rsidSect="00B5079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C5E" w:rsidRDefault="00B25C5E" w:rsidP="00B948E0">
      <w:r>
        <w:separator/>
      </w:r>
    </w:p>
  </w:endnote>
  <w:endnote w:type="continuationSeparator" w:id="0">
    <w:p w:rsidR="00B25C5E" w:rsidRDefault="00B25C5E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8E" w:rsidRDefault="0033668E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933C569" wp14:editId="02294A5B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15CEDA" id="Rovná spojnica 4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33668E" w:rsidRDefault="0033668E">
    <w:pPr>
      <w:pStyle w:val="Pta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516262E" wp14:editId="3DC37121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3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4527F">
      <w:rPr>
        <w:noProof/>
      </w:rPr>
      <w:t>2</w:t>
    </w:r>
    <w:r>
      <w:fldChar w:fldCharType="end"/>
    </w:r>
  </w:p>
  <w:p w:rsidR="0033668E" w:rsidRPr="00627EA3" w:rsidRDefault="0033668E" w:rsidP="00627E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C5E" w:rsidRDefault="00B25C5E" w:rsidP="00B948E0">
      <w:r>
        <w:separator/>
      </w:r>
    </w:p>
  </w:footnote>
  <w:footnote w:type="continuationSeparator" w:id="0">
    <w:p w:rsidR="00B25C5E" w:rsidRDefault="00B25C5E" w:rsidP="00B94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8E" w:rsidRDefault="0033668E" w:rsidP="0045303B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A30449A" wp14:editId="08C4B4F8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074A7EC" id="Rovná spojnica 2" o:spid="_x0000_s1026" style="position:absolute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IpNWgt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8858508C65D442ABB4F417697D0C6B36"/>
      </w:placeholder>
      <w:date w:fullDate="2020-10-31T00:00:00Z">
        <w:dateFormat w:val="dd.MM.yyyy"/>
        <w:lid w:val="sk-SK"/>
        <w:storeMappedDataAs w:val="dateTime"/>
        <w:calendar w:val="gregorian"/>
      </w:date>
    </w:sdtPr>
    <w:sdtEndPr/>
    <w:sdtContent>
      <w:p w:rsidR="0033668E" w:rsidRPr="0045303B" w:rsidRDefault="005D61C9" w:rsidP="0045303B">
        <w:pPr>
          <w:pStyle w:val="Hlavika"/>
          <w:jc w:val="right"/>
        </w:pPr>
        <w:del w:id="10" w:author="Autor">
          <w:r w:rsidDel="00C269B6">
            <w:rPr>
              <w:szCs w:val="20"/>
            </w:rPr>
            <w:delText>30.04.2020</w:delText>
          </w:r>
        </w:del>
        <w:ins w:id="11" w:author="Autor">
          <w:r w:rsidR="00C269B6">
            <w:rPr>
              <w:szCs w:val="20"/>
            </w:rPr>
            <w:t>31.10.2020</w:t>
          </w:r>
        </w:ins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232C8"/>
    <w:multiLevelType w:val="hybridMultilevel"/>
    <w:tmpl w:val="21E260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24134"/>
    <w:multiLevelType w:val="hybridMultilevel"/>
    <w:tmpl w:val="E62A7C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6B0B83"/>
    <w:multiLevelType w:val="hybridMultilevel"/>
    <w:tmpl w:val="C1B61A54"/>
    <w:lvl w:ilvl="0" w:tplc="78F0122E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781E74F3"/>
    <w:multiLevelType w:val="hybridMultilevel"/>
    <w:tmpl w:val="DA68870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B955E93"/>
    <w:multiLevelType w:val="hybridMultilevel"/>
    <w:tmpl w:val="F2FC603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4"/>
  </w:num>
  <w:num w:numId="6">
    <w:abstractNumId w:val="8"/>
  </w:num>
  <w:num w:numId="7">
    <w:abstractNumId w:val="6"/>
  </w:num>
  <w:num w:numId="8">
    <w:abstractNumId w:val="9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GrammaticalErrors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3234"/>
    <w:rsid w:val="00050728"/>
    <w:rsid w:val="0005203E"/>
    <w:rsid w:val="000540CE"/>
    <w:rsid w:val="00066390"/>
    <w:rsid w:val="00066955"/>
    <w:rsid w:val="00071088"/>
    <w:rsid w:val="00071CD7"/>
    <w:rsid w:val="00081BD0"/>
    <w:rsid w:val="000B15D0"/>
    <w:rsid w:val="000B69FD"/>
    <w:rsid w:val="000C1AA0"/>
    <w:rsid w:val="000D13F8"/>
    <w:rsid w:val="000D298C"/>
    <w:rsid w:val="000D6B86"/>
    <w:rsid w:val="000E2AA4"/>
    <w:rsid w:val="001147BD"/>
    <w:rsid w:val="00116F61"/>
    <w:rsid w:val="00130E1F"/>
    <w:rsid w:val="00131745"/>
    <w:rsid w:val="00142CB3"/>
    <w:rsid w:val="001456C1"/>
    <w:rsid w:val="0014641E"/>
    <w:rsid w:val="0015233E"/>
    <w:rsid w:val="00161B33"/>
    <w:rsid w:val="001622F7"/>
    <w:rsid w:val="001629AE"/>
    <w:rsid w:val="001660C6"/>
    <w:rsid w:val="00173917"/>
    <w:rsid w:val="00177098"/>
    <w:rsid w:val="00180EA1"/>
    <w:rsid w:val="001873B5"/>
    <w:rsid w:val="001B12DC"/>
    <w:rsid w:val="001B27DA"/>
    <w:rsid w:val="001B6E9F"/>
    <w:rsid w:val="001C513F"/>
    <w:rsid w:val="001D4B25"/>
    <w:rsid w:val="001E5462"/>
    <w:rsid w:val="001F0193"/>
    <w:rsid w:val="00214D92"/>
    <w:rsid w:val="00215899"/>
    <w:rsid w:val="002259C4"/>
    <w:rsid w:val="00225A05"/>
    <w:rsid w:val="00232A9D"/>
    <w:rsid w:val="0024138B"/>
    <w:rsid w:val="00246955"/>
    <w:rsid w:val="00246970"/>
    <w:rsid w:val="0024729B"/>
    <w:rsid w:val="00247368"/>
    <w:rsid w:val="00256687"/>
    <w:rsid w:val="00274479"/>
    <w:rsid w:val="00275640"/>
    <w:rsid w:val="002A1E17"/>
    <w:rsid w:val="002A537C"/>
    <w:rsid w:val="002B7A90"/>
    <w:rsid w:val="002D65BD"/>
    <w:rsid w:val="002E611C"/>
    <w:rsid w:val="002E7F32"/>
    <w:rsid w:val="002E7F66"/>
    <w:rsid w:val="0030330B"/>
    <w:rsid w:val="00305EA0"/>
    <w:rsid w:val="00311B78"/>
    <w:rsid w:val="00314A6E"/>
    <w:rsid w:val="003215D7"/>
    <w:rsid w:val="0032207E"/>
    <w:rsid w:val="003244EF"/>
    <w:rsid w:val="003364CC"/>
    <w:rsid w:val="0033668E"/>
    <w:rsid w:val="00353BAD"/>
    <w:rsid w:val="00355D65"/>
    <w:rsid w:val="00370F52"/>
    <w:rsid w:val="0037670C"/>
    <w:rsid w:val="00377A42"/>
    <w:rsid w:val="00386CBA"/>
    <w:rsid w:val="003935E9"/>
    <w:rsid w:val="00394FEE"/>
    <w:rsid w:val="003A0E27"/>
    <w:rsid w:val="003A67E1"/>
    <w:rsid w:val="003A73FF"/>
    <w:rsid w:val="003B0DFE"/>
    <w:rsid w:val="003B1B69"/>
    <w:rsid w:val="003B2F8A"/>
    <w:rsid w:val="003B61C8"/>
    <w:rsid w:val="003B69BD"/>
    <w:rsid w:val="003B7127"/>
    <w:rsid w:val="003C2544"/>
    <w:rsid w:val="003D0894"/>
    <w:rsid w:val="003D568C"/>
    <w:rsid w:val="003E72A0"/>
    <w:rsid w:val="003E7A8E"/>
    <w:rsid w:val="003F40B7"/>
    <w:rsid w:val="003F7258"/>
    <w:rsid w:val="00400EE4"/>
    <w:rsid w:val="00410046"/>
    <w:rsid w:val="00410CF4"/>
    <w:rsid w:val="00410DC8"/>
    <w:rsid w:val="00416E2D"/>
    <w:rsid w:val="00422853"/>
    <w:rsid w:val="00431EE0"/>
    <w:rsid w:val="00432B14"/>
    <w:rsid w:val="00432DF1"/>
    <w:rsid w:val="0043575B"/>
    <w:rsid w:val="00440E52"/>
    <w:rsid w:val="004445A9"/>
    <w:rsid w:val="004470FB"/>
    <w:rsid w:val="0045303B"/>
    <w:rsid w:val="0046700F"/>
    <w:rsid w:val="00467F95"/>
    <w:rsid w:val="00475DC9"/>
    <w:rsid w:val="0047775E"/>
    <w:rsid w:val="00477B8E"/>
    <w:rsid w:val="00490AF9"/>
    <w:rsid w:val="00493F0A"/>
    <w:rsid w:val="004A0829"/>
    <w:rsid w:val="004A0E2B"/>
    <w:rsid w:val="004B5937"/>
    <w:rsid w:val="004C1071"/>
    <w:rsid w:val="004C271B"/>
    <w:rsid w:val="004C2ABA"/>
    <w:rsid w:val="004E2120"/>
    <w:rsid w:val="004E2338"/>
    <w:rsid w:val="004E3ABD"/>
    <w:rsid w:val="004E650F"/>
    <w:rsid w:val="004E7BAC"/>
    <w:rsid w:val="004F3B2D"/>
    <w:rsid w:val="00511DD6"/>
    <w:rsid w:val="005122F6"/>
    <w:rsid w:val="00526B68"/>
    <w:rsid w:val="00541FF5"/>
    <w:rsid w:val="005800C7"/>
    <w:rsid w:val="00580A58"/>
    <w:rsid w:val="00582C8E"/>
    <w:rsid w:val="00586FDB"/>
    <w:rsid w:val="00592FF8"/>
    <w:rsid w:val="00595875"/>
    <w:rsid w:val="005A22EA"/>
    <w:rsid w:val="005A7439"/>
    <w:rsid w:val="005B49EF"/>
    <w:rsid w:val="005C1BF3"/>
    <w:rsid w:val="005C4FD8"/>
    <w:rsid w:val="005D51B8"/>
    <w:rsid w:val="005D61C9"/>
    <w:rsid w:val="005F1C3F"/>
    <w:rsid w:val="005F5B71"/>
    <w:rsid w:val="00613E14"/>
    <w:rsid w:val="00622D7A"/>
    <w:rsid w:val="00627EA3"/>
    <w:rsid w:val="006479DF"/>
    <w:rsid w:val="006500DC"/>
    <w:rsid w:val="00660DCB"/>
    <w:rsid w:val="0066641F"/>
    <w:rsid w:val="006719A0"/>
    <w:rsid w:val="00681464"/>
    <w:rsid w:val="006852E9"/>
    <w:rsid w:val="00687102"/>
    <w:rsid w:val="00697B85"/>
    <w:rsid w:val="006A3E0F"/>
    <w:rsid w:val="006A496E"/>
    <w:rsid w:val="006A5157"/>
    <w:rsid w:val="006A7DF2"/>
    <w:rsid w:val="006C3E18"/>
    <w:rsid w:val="006C4A7F"/>
    <w:rsid w:val="006C6A25"/>
    <w:rsid w:val="006C7071"/>
    <w:rsid w:val="006D082A"/>
    <w:rsid w:val="006D3B82"/>
    <w:rsid w:val="006F15B4"/>
    <w:rsid w:val="0071042F"/>
    <w:rsid w:val="00726163"/>
    <w:rsid w:val="00744A1E"/>
    <w:rsid w:val="007508E4"/>
    <w:rsid w:val="00751EED"/>
    <w:rsid w:val="0076414C"/>
    <w:rsid w:val="00765555"/>
    <w:rsid w:val="00771CC6"/>
    <w:rsid w:val="00775DFA"/>
    <w:rsid w:val="00777F4F"/>
    <w:rsid w:val="0078017B"/>
    <w:rsid w:val="00782970"/>
    <w:rsid w:val="00786DE9"/>
    <w:rsid w:val="00794FDC"/>
    <w:rsid w:val="007A60EF"/>
    <w:rsid w:val="007C0184"/>
    <w:rsid w:val="007E1069"/>
    <w:rsid w:val="007F0D9A"/>
    <w:rsid w:val="00801225"/>
    <w:rsid w:val="00802A5E"/>
    <w:rsid w:val="00803014"/>
    <w:rsid w:val="00807413"/>
    <w:rsid w:val="008109A4"/>
    <w:rsid w:val="00815734"/>
    <w:rsid w:val="008205E0"/>
    <w:rsid w:val="00821013"/>
    <w:rsid w:val="0082596B"/>
    <w:rsid w:val="00840116"/>
    <w:rsid w:val="0084259A"/>
    <w:rsid w:val="0084554C"/>
    <w:rsid w:val="0084743A"/>
    <w:rsid w:val="00863605"/>
    <w:rsid w:val="00863E65"/>
    <w:rsid w:val="00865E76"/>
    <w:rsid w:val="00871367"/>
    <w:rsid w:val="00873FA3"/>
    <w:rsid w:val="008743E6"/>
    <w:rsid w:val="008806AC"/>
    <w:rsid w:val="00880B8E"/>
    <w:rsid w:val="00897484"/>
    <w:rsid w:val="008A1CF0"/>
    <w:rsid w:val="008A20CF"/>
    <w:rsid w:val="008A4CDD"/>
    <w:rsid w:val="008C271F"/>
    <w:rsid w:val="008C58A6"/>
    <w:rsid w:val="008D03B5"/>
    <w:rsid w:val="008D0F9C"/>
    <w:rsid w:val="008E18C8"/>
    <w:rsid w:val="008E5703"/>
    <w:rsid w:val="008E627D"/>
    <w:rsid w:val="008F1606"/>
    <w:rsid w:val="008F1723"/>
    <w:rsid w:val="008F2627"/>
    <w:rsid w:val="0090110D"/>
    <w:rsid w:val="00911D80"/>
    <w:rsid w:val="00912362"/>
    <w:rsid w:val="0092115C"/>
    <w:rsid w:val="00921C7A"/>
    <w:rsid w:val="00926284"/>
    <w:rsid w:val="00960261"/>
    <w:rsid w:val="009606FA"/>
    <w:rsid w:val="009728A0"/>
    <w:rsid w:val="00977CF6"/>
    <w:rsid w:val="009836CF"/>
    <w:rsid w:val="009B243E"/>
    <w:rsid w:val="009B421D"/>
    <w:rsid w:val="009D04D0"/>
    <w:rsid w:val="009E0DC8"/>
    <w:rsid w:val="009E2AA7"/>
    <w:rsid w:val="009F0342"/>
    <w:rsid w:val="00A01CEC"/>
    <w:rsid w:val="00A06F34"/>
    <w:rsid w:val="00A13E80"/>
    <w:rsid w:val="00A144AE"/>
    <w:rsid w:val="00A200F4"/>
    <w:rsid w:val="00A40D80"/>
    <w:rsid w:val="00A46A14"/>
    <w:rsid w:val="00A520FC"/>
    <w:rsid w:val="00A53D3D"/>
    <w:rsid w:val="00A569D4"/>
    <w:rsid w:val="00A64ECB"/>
    <w:rsid w:val="00A9254C"/>
    <w:rsid w:val="00A92ECB"/>
    <w:rsid w:val="00A94B2A"/>
    <w:rsid w:val="00AA66EB"/>
    <w:rsid w:val="00AB755C"/>
    <w:rsid w:val="00AB79AD"/>
    <w:rsid w:val="00AE6C4D"/>
    <w:rsid w:val="00AF1662"/>
    <w:rsid w:val="00AF6DA0"/>
    <w:rsid w:val="00B03192"/>
    <w:rsid w:val="00B12061"/>
    <w:rsid w:val="00B1360B"/>
    <w:rsid w:val="00B214DD"/>
    <w:rsid w:val="00B25C5E"/>
    <w:rsid w:val="00B315E9"/>
    <w:rsid w:val="00B34F78"/>
    <w:rsid w:val="00B42345"/>
    <w:rsid w:val="00B4284E"/>
    <w:rsid w:val="00B45EAB"/>
    <w:rsid w:val="00B5079A"/>
    <w:rsid w:val="00B53B4A"/>
    <w:rsid w:val="00B645CA"/>
    <w:rsid w:val="00B65088"/>
    <w:rsid w:val="00B660B0"/>
    <w:rsid w:val="00B66BB6"/>
    <w:rsid w:val="00B713AF"/>
    <w:rsid w:val="00B748D6"/>
    <w:rsid w:val="00B7783F"/>
    <w:rsid w:val="00B86FC1"/>
    <w:rsid w:val="00B948E0"/>
    <w:rsid w:val="00BA13ED"/>
    <w:rsid w:val="00BA4376"/>
    <w:rsid w:val="00BA5B06"/>
    <w:rsid w:val="00BB2644"/>
    <w:rsid w:val="00BB5C53"/>
    <w:rsid w:val="00BC1ADC"/>
    <w:rsid w:val="00BC4BAC"/>
    <w:rsid w:val="00BD77E9"/>
    <w:rsid w:val="00BE46B3"/>
    <w:rsid w:val="00BE6979"/>
    <w:rsid w:val="00BF2ADE"/>
    <w:rsid w:val="00BF4803"/>
    <w:rsid w:val="00BF4995"/>
    <w:rsid w:val="00C04774"/>
    <w:rsid w:val="00C05D5E"/>
    <w:rsid w:val="00C11731"/>
    <w:rsid w:val="00C13AF9"/>
    <w:rsid w:val="00C214B6"/>
    <w:rsid w:val="00C269B6"/>
    <w:rsid w:val="00C348A2"/>
    <w:rsid w:val="00C35C73"/>
    <w:rsid w:val="00C42DC0"/>
    <w:rsid w:val="00C53567"/>
    <w:rsid w:val="00C6439D"/>
    <w:rsid w:val="00C71D0A"/>
    <w:rsid w:val="00C7625A"/>
    <w:rsid w:val="00C76F19"/>
    <w:rsid w:val="00C77BC1"/>
    <w:rsid w:val="00C858E3"/>
    <w:rsid w:val="00C92BF0"/>
    <w:rsid w:val="00CA208E"/>
    <w:rsid w:val="00CA378C"/>
    <w:rsid w:val="00CA722F"/>
    <w:rsid w:val="00CB33DE"/>
    <w:rsid w:val="00CB451E"/>
    <w:rsid w:val="00CB584E"/>
    <w:rsid w:val="00CC055E"/>
    <w:rsid w:val="00CC4EC0"/>
    <w:rsid w:val="00CC5092"/>
    <w:rsid w:val="00CC78C8"/>
    <w:rsid w:val="00CD2B96"/>
    <w:rsid w:val="00CD3D13"/>
    <w:rsid w:val="00CD4054"/>
    <w:rsid w:val="00CD6B65"/>
    <w:rsid w:val="00CE38C5"/>
    <w:rsid w:val="00CE7535"/>
    <w:rsid w:val="00CF58FB"/>
    <w:rsid w:val="00D05350"/>
    <w:rsid w:val="00D11736"/>
    <w:rsid w:val="00D12E0B"/>
    <w:rsid w:val="00D17CFD"/>
    <w:rsid w:val="00D434C3"/>
    <w:rsid w:val="00D45EDD"/>
    <w:rsid w:val="00D5558B"/>
    <w:rsid w:val="00D57320"/>
    <w:rsid w:val="00D61BB6"/>
    <w:rsid w:val="00D71A7B"/>
    <w:rsid w:val="00D71BDB"/>
    <w:rsid w:val="00D73F93"/>
    <w:rsid w:val="00D86DA2"/>
    <w:rsid w:val="00D9095F"/>
    <w:rsid w:val="00D90CF6"/>
    <w:rsid w:val="00DA216B"/>
    <w:rsid w:val="00DA43E0"/>
    <w:rsid w:val="00DB0798"/>
    <w:rsid w:val="00DB3113"/>
    <w:rsid w:val="00DB798B"/>
    <w:rsid w:val="00DE5422"/>
    <w:rsid w:val="00DE7449"/>
    <w:rsid w:val="00DF500F"/>
    <w:rsid w:val="00E17943"/>
    <w:rsid w:val="00E2408D"/>
    <w:rsid w:val="00E27EA8"/>
    <w:rsid w:val="00E40766"/>
    <w:rsid w:val="00E4527F"/>
    <w:rsid w:val="00E52D37"/>
    <w:rsid w:val="00E5416A"/>
    <w:rsid w:val="00E56356"/>
    <w:rsid w:val="00E701EB"/>
    <w:rsid w:val="00E742C1"/>
    <w:rsid w:val="00E74EA1"/>
    <w:rsid w:val="00E7702D"/>
    <w:rsid w:val="00E7723C"/>
    <w:rsid w:val="00E92290"/>
    <w:rsid w:val="00EB7E0A"/>
    <w:rsid w:val="00EE5060"/>
    <w:rsid w:val="00EE70FE"/>
    <w:rsid w:val="00F0607A"/>
    <w:rsid w:val="00F10B9D"/>
    <w:rsid w:val="00F24095"/>
    <w:rsid w:val="00F24AE5"/>
    <w:rsid w:val="00F25529"/>
    <w:rsid w:val="00F27075"/>
    <w:rsid w:val="00F30253"/>
    <w:rsid w:val="00F426CF"/>
    <w:rsid w:val="00F4407E"/>
    <w:rsid w:val="00F52A4F"/>
    <w:rsid w:val="00F60497"/>
    <w:rsid w:val="00F64F3B"/>
    <w:rsid w:val="00F67358"/>
    <w:rsid w:val="00F72192"/>
    <w:rsid w:val="00F82685"/>
    <w:rsid w:val="00F83000"/>
    <w:rsid w:val="00F8487A"/>
    <w:rsid w:val="00F854AC"/>
    <w:rsid w:val="00F85667"/>
    <w:rsid w:val="00F94A27"/>
    <w:rsid w:val="00F97E8C"/>
    <w:rsid w:val="00FC02B9"/>
    <w:rsid w:val="00FC04A6"/>
    <w:rsid w:val="00FC0F30"/>
    <w:rsid w:val="00FC28EE"/>
    <w:rsid w:val="00FD463E"/>
    <w:rsid w:val="00FE23D8"/>
    <w:rsid w:val="00FF10B4"/>
    <w:rsid w:val="00FF151F"/>
    <w:rsid w:val="00FF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64ECB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F3525"/>
    <w:rPr>
      <w:rFonts w:cs="Times New Roman"/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9F2AC85E2C5491F97B2D99AEBE646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8CA914-16D5-41DE-8D12-6354AA9D0459}"/>
      </w:docPartPr>
      <w:docPartBody>
        <w:p w:rsidR="00373453" w:rsidRDefault="00317B1B" w:rsidP="00317B1B">
          <w:pPr>
            <w:pStyle w:val="59F2AC85E2C5491F97B2D99AEBE64623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0041B03DEB744B5C8AD27F5C14A1FD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6D6516-36C8-489E-8AA6-631EEF10478C}"/>
      </w:docPartPr>
      <w:docPartBody>
        <w:p w:rsidR="00373453" w:rsidRDefault="00317B1B" w:rsidP="00317B1B">
          <w:pPr>
            <w:pStyle w:val="0041B03DEB744B5C8AD27F5C14A1FD73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3DB7C757E3C4C61BFDDF53A56682A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352B78-EBA0-40DA-8CD1-D30B781C603E}"/>
      </w:docPartPr>
      <w:docPartBody>
        <w:p w:rsidR="00373453" w:rsidRDefault="00317B1B" w:rsidP="00317B1B">
          <w:pPr>
            <w:pStyle w:val="13DB7C757E3C4C61BFDDF53A56682A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D48D95AFC6374D5DB64EC15A858A0D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6EE5FE-E096-4E11-BB3A-F77D3E28BDF0}"/>
      </w:docPartPr>
      <w:docPartBody>
        <w:p w:rsidR="00373453" w:rsidRDefault="00317B1B" w:rsidP="00317B1B">
          <w:pPr>
            <w:pStyle w:val="D48D95AFC6374D5DB64EC15A858A0D90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CB92FE8E40924111B194B230F89E3B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F2B5DC-6E0C-4FEF-9F02-C49DD5EF488D}"/>
      </w:docPartPr>
      <w:docPartBody>
        <w:p w:rsidR="00373453" w:rsidRDefault="00317B1B" w:rsidP="00317B1B">
          <w:pPr>
            <w:pStyle w:val="CB92FE8E40924111B194B230F89E3BCD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8858508C65D442ABB4F417697D0C6B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58A52D-FF2E-4B04-AF1E-C1573CA38182}"/>
      </w:docPartPr>
      <w:docPartBody>
        <w:p w:rsidR="00373453" w:rsidRDefault="00317B1B" w:rsidP="00317B1B">
          <w:pPr>
            <w:pStyle w:val="8858508C65D442ABB4F417697D0C6B36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B1B"/>
    <w:rsid w:val="00033A26"/>
    <w:rsid w:val="0004509C"/>
    <w:rsid w:val="00061436"/>
    <w:rsid w:val="00065C58"/>
    <w:rsid w:val="000E109D"/>
    <w:rsid w:val="000F018A"/>
    <w:rsid w:val="001169A0"/>
    <w:rsid w:val="00172340"/>
    <w:rsid w:val="001B6558"/>
    <w:rsid w:val="00235456"/>
    <w:rsid w:val="002B4A4D"/>
    <w:rsid w:val="00317B1B"/>
    <w:rsid w:val="00373453"/>
    <w:rsid w:val="00387D95"/>
    <w:rsid w:val="003D5225"/>
    <w:rsid w:val="004542AC"/>
    <w:rsid w:val="004A0642"/>
    <w:rsid w:val="00505D9E"/>
    <w:rsid w:val="00576118"/>
    <w:rsid w:val="005B35C3"/>
    <w:rsid w:val="00626A18"/>
    <w:rsid w:val="00626CCA"/>
    <w:rsid w:val="006C4BF5"/>
    <w:rsid w:val="00706FC4"/>
    <w:rsid w:val="0073141C"/>
    <w:rsid w:val="0086516F"/>
    <w:rsid w:val="00867BDC"/>
    <w:rsid w:val="008A073A"/>
    <w:rsid w:val="008A6C70"/>
    <w:rsid w:val="00903B9E"/>
    <w:rsid w:val="00913E1F"/>
    <w:rsid w:val="00A75A21"/>
    <w:rsid w:val="00A8120D"/>
    <w:rsid w:val="00AE2C60"/>
    <w:rsid w:val="00AE5524"/>
    <w:rsid w:val="00B409D1"/>
    <w:rsid w:val="00BF4F3E"/>
    <w:rsid w:val="00C03829"/>
    <w:rsid w:val="00CC1D22"/>
    <w:rsid w:val="00CE03A9"/>
    <w:rsid w:val="00DB7443"/>
    <w:rsid w:val="00E00390"/>
    <w:rsid w:val="00E047EF"/>
    <w:rsid w:val="00ED4A1D"/>
    <w:rsid w:val="00EE3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913E1F"/>
    <w:rPr>
      <w:rFonts w:cs="Times New Roman"/>
      <w:color w:val="808080"/>
    </w:rPr>
  </w:style>
  <w:style w:type="paragraph" w:customStyle="1" w:styleId="59F2AC85E2C5491F97B2D99AEBE64623">
    <w:name w:val="59F2AC85E2C5491F97B2D99AEBE64623"/>
    <w:rsid w:val="00317B1B"/>
  </w:style>
  <w:style w:type="paragraph" w:customStyle="1" w:styleId="0041B03DEB744B5C8AD27F5C14A1FD73">
    <w:name w:val="0041B03DEB744B5C8AD27F5C14A1FD73"/>
    <w:rsid w:val="00317B1B"/>
  </w:style>
  <w:style w:type="paragraph" w:customStyle="1" w:styleId="13DB7C757E3C4C61BFDDF53A56682AC8">
    <w:name w:val="13DB7C757E3C4C61BFDDF53A56682AC8"/>
    <w:rsid w:val="00317B1B"/>
  </w:style>
  <w:style w:type="paragraph" w:customStyle="1" w:styleId="D48D95AFC6374D5DB64EC15A858A0D90">
    <w:name w:val="D48D95AFC6374D5DB64EC15A858A0D90"/>
    <w:rsid w:val="00317B1B"/>
  </w:style>
  <w:style w:type="paragraph" w:customStyle="1" w:styleId="CB92FE8E40924111B194B230F89E3BCD">
    <w:name w:val="CB92FE8E40924111B194B230F89E3BCD"/>
    <w:rsid w:val="00317B1B"/>
  </w:style>
  <w:style w:type="paragraph" w:customStyle="1" w:styleId="8858508C65D442ABB4F417697D0C6B36">
    <w:name w:val="8858508C65D442ABB4F417697D0C6B36"/>
    <w:rsid w:val="00317B1B"/>
  </w:style>
  <w:style w:type="paragraph" w:customStyle="1" w:styleId="0D534AF2AFB24CC2A17DAB27BFBEE4BB">
    <w:name w:val="0D534AF2AFB24CC2A17DAB27BFBEE4BB"/>
    <w:rsid w:val="004542AC"/>
  </w:style>
  <w:style w:type="paragraph" w:customStyle="1" w:styleId="9DA4075AFF594F0080982B60BE35C517">
    <w:name w:val="9DA4075AFF594F0080982B60BE35C517"/>
    <w:rsid w:val="004542AC"/>
  </w:style>
  <w:style w:type="paragraph" w:customStyle="1" w:styleId="B2FF8C6370234BDE8C459E7280E46518">
    <w:name w:val="B2FF8C6370234BDE8C459E7280E46518"/>
    <w:rsid w:val="004542AC"/>
  </w:style>
  <w:style w:type="paragraph" w:customStyle="1" w:styleId="73BCA0E8ECEA49F6BFC7197579E79F9B">
    <w:name w:val="73BCA0E8ECEA49F6BFC7197579E79F9B"/>
    <w:rsid w:val="004542AC"/>
  </w:style>
  <w:style w:type="paragraph" w:customStyle="1" w:styleId="BFB3E41952654398A45C3534A0B3E917">
    <w:name w:val="BFB3E41952654398A45C3534A0B3E917"/>
    <w:rsid w:val="004542AC"/>
  </w:style>
  <w:style w:type="paragraph" w:customStyle="1" w:styleId="46DD28627AF2468280079B96A67966DE">
    <w:name w:val="46DD28627AF2468280079B96A67966DE"/>
    <w:rsid w:val="004542AC"/>
  </w:style>
  <w:style w:type="paragraph" w:customStyle="1" w:styleId="D59AAA876B8A4E64A9291A4F35AFF8E9">
    <w:name w:val="D59AAA876B8A4E64A9291A4F35AFF8E9"/>
    <w:rsid w:val="004542AC"/>
  </w:style>
  <w:style w:type="paragraph" w:customStyle="1" w:styleId="F4D86C18F9084C44824627C0DEA4D33F">
    <w:name w:val="F4D86C18F9084C44824627C0DEA4D33F"/>
    <w:rsid w:val="004542AC"/>
  </w:style>
  <w:style w:type="paragraph" w:customStyle="1" w:styleId="B5DC0C7739DE480C919C299C04BDA4D1">
    <w:name w:val="B5DC0C7739DE480C919C299C04BDA4D1"/>
    <w:rsid w:val="004542AC"/>
  </w:style>
  <w:style w:type="paragraph" w:customStyle="1" w:styleId="A56BC575BEAC447C91C3E70F6E5A660C">
    <w:name w:val="A56BC575BEAC447C91C3E70F6E5A660C"/>
    <w:rsid w:val="004542AC"/>
  </w:style>
  <w:style w:type="paragraph" w:customStyle="1" w:styleId="9865ED4B06AA496AAD8E913403E38957">
    <w:name w:val="9865ED4B06AA496AAD8E913403E38957"/>
    <w:rsid w:val="004542AC"/>
  </w:style>
  <w:style w:type="paragraph" w:customStyle="1" w:styleId="FB659E75B3BB437A886D310FD6B52DF9">
    <w:name w:val="FB659E75B3BB437A886D310FD6B52DF9"/>
    <w:rsid w:val="004542AC"/>
  </w:style>
  <w:style w:type="paragraph" w:customStyle="1" w:styleId="AE5AA6CAC0354CCD867FD80F62EE115C">
    <w:name w:val="AE5AA6CAC0354CCD867FD80F62EE115C"/>
    <w:rsid w:val="004542AC"/>
  </w:style>
  <w:style w:type="paragraph" w:customStyle="1" w:styleId="03633E92170C491890A848BE3CEFD156">
    <w:name w:val="03633E92170C491890A848BE3CEFD156"/>
    <w:rsid w:val="004542AC"/>
  </w:style>
  <w:style w:type="paragraph" w:customStyle="1" w:styleId="1D301D28520B40D3B805CE53B7C8314D">
    <w:name w:val="1D301D28520B40D3B805CE53B7C8314D"/>
    <w:rsid w:val="004542AC"/>
  </w:style>
  <w:style w:type="paragraph" w:customStyle="1" w:styleId="0ED673E4445140A29FF07732B6E601FF">
    <w:name w:val="0ED673E4445140A29FF07732B6E601FF"/>
    <w:rsid w:val="004542AC"/>
  </w:style>
  <w:style w:type="paragraph" w:customStyle="1" w:styleId="626FE2239A5C4D41B3999C50A515C8C6">
    <w:name w:val="626FE2239A5C4D41B3999C50A515C8C6"/>
    <w:rsid w:val="004542AC"/>
  </w:style>
  <w:style w:type="paragraph" w:customStyle="1" w:styleId="9CA7722F8003499595D9F733BCD074F5">
    <w:name w:val="9CA7722F8003499595D9F733BCD074F5"/>
    <w:rsid w:val="004542AC"/>
  </w:style>
  <w:style w:type="paragraph" w:customStyle="1" w:styleId="5BBD6D76AFD445ECA49527D9871A41F5">
    <w:name w:val="5BBD6D76AFD445ECA49527D9871A41F5"/>
    <w:rsid w:val="004542AC"/>
  </w:style>
  <w:style w:type="paragraph" w:customStyle="1" w:styleId="0838119A482E48FFAED996A1C5A7FCDA">
    <w:name w:val="0838119A482E48FFAED996A1C5A7FCDA"/>
    <w:rsid w:val="004542AC"/>
  </w:style>
  <w:style w:type="paragraph" w:customStyle="1" w:styleId="32E1C7B6D26F459CB6DE3ED8DF8611B5">
    <w:name w:val="32E1C7B6D26F459CB6DE3ED8DF8611B5"/>
    <w:rsid w:val="004542AC"/>
  </w:style>
  <w:style w:type="paragraph" w:customStyle="1" w:styleId="B15067B23DCB45A092880A9CD90E95FA">
    <w:name w:val="B15067B23DCB45A092880A9CD90E95FA"/>
    <w:rsid w:val="004542AC"/>
  </w:style>
  <w:style w:type="paragraph" w:customStyle="1" w:styleId="013EE097735047829B7C56C1FBCB1457">
    <w:name w:val="013EE097735047829B7C56C1FBCB1457"/>
    <w:rsid w:val="004542AC"/>
  </w:style>
  <w:style w:type="paragraph" w:customStyle="1" w:styleId="E52F1E93D862492585F07B52F2E9FA65">
    <w:name w:val="E52F1E93D862492585F07B52F2E9FA65"/>
    <w:rsid w:val="004542AC"/>
  </w:style>
  <w:style w:type="paragraph" w:customStyle="1" w:styleId="BD17C05255B14B618496CB0C30FF909B">
    <w:name w:val="BD17C05255B14B618496CB0C30FF909B"/>
    <w:rsid w:val="004542AC"/>
  </w:style>
  <w:style w:type="paragraph" w:customStyle="1" w:styleId="A1ADB2E7F6524059B50F3AA2E67269D8">
    <w:name w:val="A1ADB2E7F6524059B50F3AA2E67269D8"/>
    <w:rsid w:val="004542AC"/>
  </w:style>
  <w:style w:type="paragraph" w:customStyle="1" w:styleId="37F7F732AAE94C5D8E8F14BE3B85C3F5">
    <w:name w:val="37F7F732AAE94C5D8E8F14BE3B85C3F5"/>
    <w:rsid w:val="004542AC"/>
  </w:style>
  <w:style w:type="paragraph" w:customStyle="1" w:styleId="DBEC8F90D89D41099AC325A76F59E1D3">
    <w:name w:val="DBEC8F90D89D41099AC325A76F59E1D3"/>
    <w:rsid w:val="004542AC"/>
  </w:style>
  <w:style w:type="paragraph" w:customStyle="1" w:styleId="F2D29426556E4121BE348C8CD1BF534B">
    <w:name w:val="F2D29426556E4121BE348C8CD1BF534B"/>
    <w:rsid w:val="004542AC"/>
  </w:style>
  <w:style w:type="paragraph" w:customStyle="1" w:styleId="F8A2EACA9ADC404CA210DCC97A6A44E7">
    <w:name w:val="F8A2EACA9ADC404CA210DCC97A6A44E7"/>
    <w:rsid w:val="004542AC"/>
  </w:style>
  <w:style w:type="paragraph" w:customStyle="1" w:styleId="ED85AF298EBB4665AD3A2261A16FC1E9">
    <w:name w:val="ED85AF298EBB4665AD3A2261A16FC1E9"/>
    <w:rsid w:val="004542AC"/>
  </w:style>
  <w:style w:type="paragraph" w:customStyle="1" w:styleId="0E41B860B28D480E8FCAE3B11AC89B42">
    <w:name w:val="0E41B860B28D480E8FCAE3B11AC89B42"/>
    <w:rsid w:val="004542AC"/>
  </w:style>
  <w:style w:type="paragraph" w:customStyle="1" w:styleId="4717B6EEA5594767B9EFA1A2BA3BB6F7">
    <w:name w:val="4717B6EEA5594767B9EFA1A2BA3BB6F7"/>
    <w:rsid w:val="004542AC"/>
  </w:style>
  <w:style w:type="paragraph" w:customStyle="1" w:styleId="3FCE6B8A5F5F4ED194556CD5E9C87237">
    <w:name w:val="3FCE6B8A5F5F4ED194556CD5E9C87237"/>
    <w:rsid w:val="004542AC"/>
  </w:style>
  <w:style w:type="paragraph" w:customStyle="1" w:styleId="3F1AFA0ED2CA492F8018E2FA0C5C0306">
    <w:name w:val="3F1AFA0ED2CA492F8018E2FA0C5C0306"/>
    <w:rsid w:val="004542AC"/>
  </w:style>
  <w:style w:type="paragraph" w:customStyle="1" w:styleId="C1F5AB586782461D93EC95088ABA5BFD">
    <w:name w:val="C1F5AB586782461D93EC95088ABA5BFD"/>
    <w:rsid w:val="004542AC"/>
  </w:style>
  <w:style w:type="paragraph" w:customStyle="1" w:styleId="78FA519CF22041218EF90D5FE99D3156">
    <w:name w:val="78FA519CF22041218EF90D5FE99D3156"/>
    <w:rsid w:val="004542AC"/>
  </w:style>
  <w:style w:type="paragraph" w:customStyle="1" w:styleId="3A709233C93A4EA39BE725E815D2E358">
    <w:name w:val="3A709233C93A4EA39BE725E815D2E358"/>
    <w:rsid w:val="004542AC"/>
  </w:style>
  <w:style w:type="paragraph" w:customStyle="1" w:styleId="CED640701B2349B4AE76030F0ECDD560">
    <w:name w:val="CED640701B2349B4AE76030F0ECDD560"/>
    <w:rsid w:val="004542AC"/>
  </w:style>
  <w:style w:type="paragraph" w:customStyle="1" w:styleId="A18D94D55DA14FAB9A2465CDC3BDEAF7">
    <w:name w:val="A18D94D55DA14FAB9A2465CDC3BDEAF7"/>
    <w:rsid w:val="004542AC"/>
  </w:style>
  <w:style w:type="paragraph" w:customStyle="1" w:styleId="A8E67BB9321142D89DCA9A3B9B316176">
    <w:name w:val="A8E67BB9321142D89DCA9A3B9B316176"/>
    <w:rsid w:val="004542AC"/>
  </w:style>
  <w:style w:type="paragraph" w:customStyle="1" w:styleId="09D23E0980E44029BA35EE9426DFE121">
    <w:name w:val="09D23E0980E44029BA35EE9426DFE121"/>
    <w:rsid w:val="004542AC"/>
  </w:style>
  <w:style w:type="paragraph" w:customStyle="1" w:styleId="B7502FB1B41B4C49A3DFC4BCA503054E">
    <w:name w:val="B7502FB1B41B4C49A3DFC4BCA503054E"/>
    <w:rsid w:val="004542AC"/>
  </w:style>
  <w:style w:type="paragraph" w:customStyle="1" w:styleId="85F7A70F51A8436E90531B3F0DC447C2">
    <w:name w:val="85F7A70F51A8436E90531B3F0DC447C2"/>
    <w:rsid w:val="004542AC"/>
  </w:style>
  <w:style w:type="paragraph" w:customStyle="1" w:styleId="6705DB4857574E288519CED08BB9B331">
    <w:name w:val="6705DB4857574E288519CED08BB9B331"/>
    <w:rsid w:val="004542AC"/>
  </w:style>
  <w:style w:type="paragraph" w:customStyle="1" w:styleId="9CFB8F9228704D52A9990A2E023D18B0">
    <w:name w:val="9CFB8F9228704D52A9990A2E023D18B0"/>
    <w:rsid w:val="004542AC"/>
  </w:style>
  <w:style w:type="paragraph" w:customStyle="1" w:styleId="ECFDFE652AA448178A20D1DA7BD20BAF">
    <w:name w:val="ECFDFE652AA448178A20D1DA7BD20BAF"/>
    <w:rsid w:val="004542AC"/>
  </w:style>
  <w:style w:type="paragraph" w:customStyle="1" w:styleId="BAEE6EC9A0834977BBD45FDA79BB25BE">
    <w:name w:val="BAEE6EC9A0834977BBD45FDA79BB25BE"/>
    <w:rsid w:val="004542AC"/>
  </w:style>
  <w:style w:type="paragraph" w:customStyle="1" w:styleId="D5E609E4D6EB4F04850DC9C49E0E6BD4">
    <w:name w:val="D5E609E4D6EB4F04850DC9C49E0E6BD4"/>
    <w:rsid w:val="004542AC"/>
  </w:style>
  <w:style w:type="paragraph" w:customStyle="1" w:styleId="95EE1AF8FDF14AEF945806FFB6EEA76D">
    <w:name w:val="95EE1AF8FDF14AEF945806FFB6EEA76D"/>
    <w:rsid w:val="004542AC"/>
  </w:style>
  <w:style w:type="paragraph" w:customStyle="1" w:styleId="4572408C690B4D0D9A2382490F145837">
    <w:name w:val="4572408C690B4D0D9A2382490F145837"/>
    <w:rsid w:val="004542AC"/>
  </w:style>
  <w:style w:type="paragraph" w:customStyle="1" w:styleId="032089B067164AEE981CE4686122C61E">
    <w:name w:val="032089B067164AEE981CE4686122C61E"/>
    <w:rsid w:val="004542AC"/>
  </w:style>
  <w:style w:type="paragraph" w:customStyle="1" w:styleId="F2FB4060CB58425C88EB272E37A5156D">
    <w:name w:val="F2FB4060CB58425C88EB272E37A5156D"/>
    <w:rsid w:val="004542AC"/>
  </w:style>
  <w:style w:type="paragraph" w:customStyle="1" w:styleId="0995CAFDE4814E78A3BEBDF4DCAD1542">
    <w:name w:val="0995CAFDE4814E78A3BEBDF4DCAD1542"/>
    <w:rsid w:val="004542AC"/>
  </w:style>
  <w:style w:type="paragraph" w:customStyle="1" w:styleId="76CC8206BB1B480ABDACF8C30180F420">
    <w:name w:val="76CC8206BB1B480ABDACF8C30180F420"/>
    <w:rsid w:val="004542AC"/>
  </w:style>
  <w:style w:type="paragraph" w:customStyle="1" w:styleId="A80ED51C3FA1466D945CF1B9F52C25E0">
    <w:name w:val="A80ED51C3FA1466D945CF1B9F52C25E0"/>
    <w:rsid w:val="004542AC"/>
  </w:style>
  <w:style w:type="paragraph" w:customStyle="1" w:styleId="482EAC1B6E4D48F7AAA94A4449463557">
    <w:name w:val="482EAC1B6E4D48F7AAA94A4449463557"/>
    <w:rsid w:val="004542AC"/>
  </w:style>
  <w:style w:type="paragraph" w:customStyle="1" w:styleId="849D0517FBAA4709AB0EA32C43AC9D77">
    <w:name w:val="849D0517FBAA4709AB0EA32C43AC9D77"/>
    <w:rsid w:val="004542AC"/>
  </w:style>
  <w:style w:type="paragraph" w:customStyle="1" w:styleId="0EAE117AB81F4D78AD64CC3B770916A7">
    <w:name w:val="0EAE117AB81F4D78AD64CC3B770916A7"/>
    <w:rsid w:val="004542AC"/>
  </w:style>
  <w:style w:type="paragraph" w:customStyle="1" w:styleId="5279572AC83A404DAC1974F5E4D91A7A">
    <w:name w:val="5279572AC83A404DAC1974F5E4D91A7A"/>
    <w:rsid w:val="004542AC"/>
  </w:style>
  <w:style w:type="paragraph" w:customStyle="1" w:styleId="432816BBDAF04B67A9A2809483BCDA80">
    <w:name w:val="432816BBDAF04B67A9A2809483BCDA80"/>
    <w:rsid w:val="004542AC"/>
  </w:style>
  <w:style w:type="paragraph" w:customStyle="1" w:styleId="550FF27D4D3A4D14807BE294750273FA">
    <w:name w:val="550FF27D4D3A4D14807BE294750273FA"/>
    <w:rsid w:val="004542AC"/>
  </w:style>
  <w:style w:type="paragraph" w:customStyle="1" w:styleId="BE845AC6774E4CDB805B5A45441CA071">
    <w:name w:val="BE845AC6774E4CDB805B5A45441CA071"/>
    <w:rsid w:val="004542AC"/>
  </w:style>
  <w:style w:type="paragraph" w:customStyle="1" w:styleId="ABF69EF9673A4BB996AD74D33431BD8B">
    <w:name w:val="ABF69EF9673A4BB996AD74D33431BD8B"/>
    <w:rsid w:val="004542AC"/>
  </w:style>
  <w:style w:type="paragraph" w:customStyle="1" w:styleId="B2E3DBEB33084097A5266EEAEBBF8406">
    <w:name w:val="B2E3DBEB33084097A5266EEAEBBF8406"/>
    <w:rsid w:val="004542AC"/>
  </w:style>
  <w:style w:type="paragraph" w:customStyle="1" w:styleId="BBDB6B396FB449998AD7DA9D51584777">
    <w:name w:val="BBDB6B396FB449998AD7DA9D51584777"/>
    <w:rsid w:val="004542AC"/>
  </w:style>
  <w:style w:type="paragraph" w:customStyle="1" w:styleId="7205983E355F43AE88881A11C8B3D96A">
    <w:name w:val="7205983E355F43AE88881A11C8B3D96A"/>
    <w:rsid w:val="004542AC"/>
  </w:style>
  <w:style w:type="paragraph" w:customStyle="1" w:styleId="567EA31E9A2645459BF223D66C229E92">
    <w:name w:val="567EA31E9A2645459BF223D66C229E92"/>
    <w:rsid w:val="004542AC"/>
  </w:style>
  <w:style w:type="paragraph" w:customStyle="1" w:styleId="191568727F6C4D18B1881C6122E78A55">
    <w:name w:val="191568727F6C4D18B1881C6122E78A55"/>
    <w:rsid w:val="004542AC"/>
  </w:style>
  <w:style w:type="paragraph" w:customStyle="1" w:styleId="5C3DAD646F964EE5AA7AE706E940050F">
    <w:name w:val="5C3DAD646F964EE5AA7AE706E940050F"/>
    <w:rsid w:val="004542AC"/>
  </w:style>
  <w:style w:type="paragraph" w:customStyle="1" w:styleId="4C56B374DA5E4F6CBA7CC1214BC4E88B">
    <w:name w:val="4C56B374DA5E4F6CBA7CC1214BC4E88B"/>
    <w:rsid w:val="004542AC"/>
  </w:style>
  <w:style w:type="paragraph" w:customStyle="1" w:styleId="74EE7C83CC8345C69AD54AAD202581D5">
    <w:name w:val="74EE7C83CC8345C69AD54AAD202581D5"/>
    <w:rsid w:val="004542AC"/>
  </w:style>
  <w:style w:type="paragraph" w:customStyle="1" w:styleId="0E278B405BED423988802E614827A8C6">
    <w:name w:val="0E278B405BED423988802E614827A8C6"/>
    <w:rsid w:val="004542AC"/>
  </w:style>
  <w:style w:type="paragraph" w:customStyle="1" w:styleId="A0935C8A0B224B1E892C6DB41F70A6D4">
    <w:name w:val="A0935C8A0B224B1E892C6DB41F70A6D4"/>
    <w:rsid w:val="004542AC"/>
  </w:style>
  <w:style w:type="paragraph" w:customStyle="1" w:styleId="FE05305344D34BDC9533EDC455AC6F18">
    <w:name w:val="FE05305344D34BDC9533EDC455AC6F18"/>
    <w:rsid w:val="004542AC"/>
  </w:style>
  <w:style w:type="paragraph" w:customStyle="1" w:styleId="A1F651CD5FE149519E44A43E9F8265FC">
    <w:name w:val="A1F651CD5FE149519E44A43E9F8265FC"/>
    <w:rsid w:val="004542AC"/>
  </w:style>
  <w:style w:type="paragraph" w:customStyle="1" w:styleId="C340EA6735334196A34AB2574BD024B6">
    <w:name w:val="C340EA6735334196A34AB2574BD024B6"/>
    <w:rsid w:val="004542AC"/>
  </w:style>
  <w:style w:type="paragraph" w:customStyle="1" w:styleId="4404C8A8727E4EB9A89FF093E7FC196C">
    <w:name w:val="4404C8A8727E4EB9A89FF093E7FC196C"/>
    <w:rsid w:val="004542AC"/>
  </w:style>
  <w:style w:type="paragraph" w:customStyle="1" w:styleId="FEDDA04D57E84635A49B6DA21043CA03">
    <w:name w:val="FEDDA04D57E84635A49B6DA21043CA03"/>
    <w:rsid w:val="004542AC"/>
  </w:style>
  <w:style w:type="paragraph" w:customStyle="1" w:styleId="6575585D982A4B6BB0849884D6D8F9AA">
    <w:name w:val="6575585D982A4B6BB0849884D6D8F9AA"/>
    <w:rsid w:val="004542AC"/>
  </w:style>
  <w:style w:type="paragraph" w:customStyle="1" w:styleId="67F3DB46A13F4B2EA908D67238D7AA18">
    <w:name w:val="67F3DB46A13F4B2EA908D67238D7AA18"/>
    <w:rsid w:val="00AE5524"/>
  </w:style>
  <w:style w:type="paragraph" w:customStyle="1" w:styleId="F4484A35A70B4FFD9992ADB0F5DC1F87">
    <w:name w:val="F4484A35A70B4FFD9992ADB0F5DC1F87"/>
    <w:rsid w:val="00AE5524"/>
  </w:style>
  <w:style w:type="paragraph" w:customStyle="1" w:styleId="58DE13076AA24F06AC45D8199757D6CF">
    <w:name w:val="58DE13076AA24F06AC45D8199757D6CF"/>
    <w:rsid w:val="00AE5524"/>
  </w:style>
  <w:style w:type="paragraph" w:customStyle="1" w:styleId="10E5AB49326D4002A7F684033B0CC582">
    <w:name w:val="10E5AB49326D4002A7F684033B0CC582"/>
    <w:rsid w:val="00AE5524"/>
  </w:style>
  <w:style w:type="paragraph" w:customStyle="1" w:styleId="9B55E94B6F4A4F4089ED00E5904E603E">
    <w:name w:val="9B55E94B6F4A4F4089ED00E5904E603E"/>
    <w:rsid w:val="00AE5524"/>
  </w:style>
  <w:style w:type="paragraph" w:customStyle="1" w:styleId="752DE86D4CB74336B27878752FF11765">
    <w:name w:val="752DE86D4CB74336B27878752FF11765"/>
    <w:rsid w:val="00AE5524"/>
  </w:style>
  <w:style w:type="paragraph" w:customStyle="1" w:styleId="7BCD0F555DD3460CA1B9C03A89CF7079">
    <w:name w:val="7BCD0F555DD3460CA1B9C03A89CF7079"/>
    <w:rsid w:val="00AE5524"/>
  </w:style>
  <w:style w:type="paragraph" w:customStyle="1" w:styleId="C960C3588A034EBCB94585B5B79336BC">
    <w:name w:val="C960C3588A034EBCB94585B5B79336BC"/>
    <w:rsid w:val="00AE5524"/>
  </w:style>
  <w:style w:type="paragraph" w:customStyle="1" w:styleId="BD82531E41FF46F19E0CBFA8EDB1AFF5">
    <w:name w:val="BD82531E41FF46F19E0CBFA8EDB1AFF5"/>
    <w:rsid w:val="00AE5524"/>
  </w:style>
  <w:style w:type="paragraph" w:customStyle="1" w:styleId="37582C5BD2AC4923AD22C61019BD768A">
    <w:name w:val="37582C5BD2AC4923AD22C61019BD768A"/>
    <w:rsid w:val="00AE5524"/>
  </w:style>
  <w:style w:type="paragraph" w:customStyle="1" w:styleId="42B6BA0848D24912B669E23920877924">
    <w:name w:val="42B6BA0848D24912B669E23920877924"/>
    <w:rsid w:val="00AE5524"/>
  </w:style>
  <w:style w:type="paragraph" w:customStyle="1" w:styleId="1DCE7BD63A194D109AC430091CF30459">
    <w:name w:val="1DCE7BD63A194D109AC430091CF30459"/>
    <w:rsid w:val="00AE5524"/>
  </w:style>
  <w:style w:type="paragraph" w:customStyle="1" w:styleId="49EC7FC89FA044328192B530BE00C7D0">
    <w:name w:val="49EC7FC89FA044328192B530BE00C7D0"/>
    <w:rsid w:val="00AE5524"/>
  </w:style>
  <w:style w:type="paragraph" w:customStyle="1" w:styleId="84E1F39C6CEA4FF995DDB9B127F494A2">
    <w:name w:val="84E1F39C6CEA4FF995DDB9B127F494A2"/>
    <w:rsid w:val="00AE5524"/>
  </w:style>
  <w:style w:type="paragraph" w:customStyle="1" w:styleId="C5390F9B63CF488BB1A3D8529D39D2B7">
    <w:name w:val="C5390F9B63CF488BB1A3D8529D39D2B7"/>
    <w:rsid w:val="00AE5524"/>
  </w:style>
  <w:style w:type="paragraph" w:customStyle="1" w:styleId="70E493223078414F98789A20531A5902">
    <w:name w:val="70E493223078414F98789A20531A5902"/>
    <w:rsid w:val="00AE5524"/>
  </w:style>
  <w:style w:type="paragraph" w:customStyle="1" w:styleId="5D71D755482949AFA6DC4C0D6E40B6EA">
    <w:name w:val="5D71D755482949AFA6DC4C0D6E40B6EA"/>
    <w:rsid w:val="00AE5524"/>
  </w:style>
  <w:style w:type="paragraph" w:customStyle="1" w:styleId="9DEA1968DAA94AF4A6712074B3AD413A">
    <w:name w:val="9DEA1968DAA94AF4A6712074B3AD413A"/>
    <w:rsid w:val="00AE5524"/>
  </w:style>
  <w:style w:type="paragraph" w:customStyle="1" w:styleId="2674DAA4A4674E38AF3407BED229D216">
    <w:name w:val="2674DAA4A4674E38AF3407BED229D216"/>
    <w:rsid w:val="00AE5524"/>
  </w:style>
  <w:style w:type="paragraph" w:customStyle="1" w:styleId="1E6CC18991444EF98D88C6C2C5A14FBD">
    <w:name w:val="1E6CC18991444EF98D88C6C2C5A14FBD"/>
    <w:rsid w:val="00AE5524"/>
  </w:style>
  <w:style w:type="paragraph" w:customStyle="1" w:styleId="D60AA2AA25394A00A95C0C699329FC8A">
    <w:name w:val="D60AA2AA25394A00A95C0C699329FC8A"/>
    <w:rsid w:val="00AE5524"/>
  </w:style>
  <w:style w:type="paragraph" w:customStyle="1" w:styleId="8F2D5ECA56304CC88BC33D72F86647B9">
    <w:name w:val="8F2D5ECA56304CC88BC33D72F86647B9"/>
    <w:rsid w:val="00AE5524"/>
  </w:style>
  <w:style w:type="paragraph" w:customStyle="1" w:styleId="47494F29F39A4715956BD2C3A41D393D">
    <w:name w:val="47494F29F39A4715956BD2C3A41D393D"/>
    <w:rsid w:val="00AE5524"/>
  </w:style>
  <w:style w:type="paragraph" w:customStyle="1" w:styleId="B3498860172F4D2B93778B5AC39AFD4D">
    <w:name w:val="B3498860172F4D2B93778B5AC39AFD4D"/>
    <w:rsid w:val="00AE5524"/>
  </w:style>
  <w:style w:type="paragraph" w:customStyle="1" w:styleId="48E1CD64280E48BA87DD90EA4FA612CC">
    <w:name w:val="48E1CD64280E48BA87DD90EA4FA612CC"/>
    <w:rsid w:val="00AE5524"/>
  </w:style>
  <w:style w:type="paragraph" w:customStyle="1" w:styleId="6DDDE8DA663745F29135E1F2CBC2D3C2">
    <w:name w:val="6DDDE8DA663745F29135E1F2CBC2D3C2"/>
    <w:rsid w:val="00AE5524"/>
  </w:style>
  <w:style w:type="paragraph" w:customStyle="1" w:styleId="8306106A10014574930C0C6D01FC2DC2">
    <w:name w:val="8306106A10014574930C0C6D01FC2DC2"/>
    <w:rsid w:val="00AE5524"/>
  </w:style>
  <w:style w:type="paragraph" w:customStyle="1" w:styleId="1BDE91C722E248DE9D52818426B57D4F">
    <w:name w:val="1BDE91C722E248DE9D52818426B57D4F"/>
    <w:rsid w:val="00AE5524"/>
  </w:style>
  <w:style w:type="paragraph" w:customStyle="1" w:styleId="97ACF137C6B44CF6B34FEA6845C3F585">
    <w:name w:val="97ACF137C6B44CF6B34FEA6845C3F585"/>
    <w:rsid w:val="00AE5524"/>
  </w:style>
  <w:style w:type="paragraph" w:customStyle="1" w:styleId="A097DF9DE6B14E6D860BC4F5BAAF5792">
    <w:name w:val="A097DF9DE6B14E6D860BC4F5BAAF5792"/>
    <w:rsid w:val="00AE5524"/>
  </w:style>
  <w:style w:type="paragraph" w:customStyle="1" w:styleId="43762FF8DE0E4F239DE0ED1932181363">
    <w:name w:val="43762FF8DE0E4F239DE0ED1932181363"/>
    <w:rsid w:val="00AE5524"/>
  </w:style>
  <w:style w:type="paragraph" w:customStyle="1" w:styleId="5538B1CC5A4B490DABE3D811E74FB5B3">
    <w:name w:val="5538B1CC5A4B490DABE3D811E74FB5B3"/>
    <w:rsid w:val="00AE5524"/>
  </w:style>
  <w:style w:type="paragraph" w:customStyle="1" w:styleId="3012F2378F9C40F39CA8F9C71E805B3E">
    <w:name w:val="3012F2378F9C40F39CA8F9C71E805B3E"/>
    <w:rsid w:val="00AE5524"/>
  </w:style>
  <w:style w:type="paragraph" w:customStyle="1" w:styleId="78B9D44B46D34204A2652966A953E895">
    <w:name w:val="78B9D44B46D34204A2652966A953E895"/>
    <w:rsid w:val="00AE5524"/>
  </w:style>
  <w:style w:type="paragraph" w:customStyle="1" w:styleId="9F88698DAD3A4A93B56412250078E234">
    <w:name w:val="9F88698DAD3A4A93B56412250078E234"/>
    <w:rsid w:val="00AE5524"/>
  </w:style>
  <w:style w:type="paragraph" w:customStyle="1" w:styleId="66E9422A3E0345C69D507DA38238B71B">
    <w:name w:val="66E9422A3E0345C69D507DA38238B71B"/>
    <w:rsid w:val="00AE5524"/>
  </w:style>
  <w:style w:type="paragraph" w:customStyle="1" w:styleId="A5960FA25A0241C882FBC6F0FD68FA12">
    <w:name w:val="A5960FA25A0241C882FBC6F0FD68FA12"/>
    <w:rsid w:val="00AE5524"/>
  </w:style>
  <w:style w:type="paragraph" w:customStyle="1" w:styleId="6D1E8EB704004FFDBD33F64694A9BDC7">
    <w:name w:val="6D1E8EB704004FFDBD33F64694A9BDC7"/>
    <w:rsid w:val="00AE5524"/>
  </w:style>
  <w:style w:type="paragraph" w:customStyle="1" w:styleId="9B2218CF14994A5DAF21AC76962E1BD8">
    <w:name w:val="9B2218CF14994A5DAF21AC76962E1BD8"/>
    <w:rsid w:val="00AE5524"/>
  </w:style>
  <w:style w:type="paragraph" w:customStyle="1" w:styleId="30AEFEE8623D4898B7754A66DBD39F75">
    <w:name w:val="30AEFEE8623D4898B7754A66DBD39F75"/>
    <w:rsid w:val="00AE5524"/>
  </w:style>
  <w:style w:type="paragraph" w:customStyle="1" w:styleId="5B33885257684398AA9CD0C07211C77E">
    <w:name w:val="5B33885257684398AA9CD0C07211C77E"/>
    <w:rsid w:val="00A75A21"/>
  </w:style>
  <w:style w:type="paragraph" w:customStyle="1" w:styleId="653AF279CDBE4E698459B10AC7B1839A">
    <w:name w:val="653AF279CDBE4E698459B10AC7B1839A"/>
    <w:rsid w:val="00A75A21"/>
  </w:style>
  <w:style w:type="paragraph" w:customStyle="1" w:styleId="B13A8D153157417B81E3D9E6FBBD45CD">
    <w:name w:val="B13A8D153157417B81E3D9E6FBBD45CD"/>
    <w:rsid w:val="00A75A21"/>
  </w:style>
  <w:style w:type="paragraph" w:customStyle="1" w:styleId="B9DC88EDEE0D4D2F9E0573DECC918BBC">
    <w:name w:val="B9DC88EDEE0D4D2F9E0573DECC918BBC"/>
    <w:rsid w:val="00A75A21"/>
  </w:style>
  <w:style w:type="paragraph" w:customStyle="1" w:styleId="7197FB8D80984E538F3D716D2B0532EB">
    <w:name w:val="7197FB8D80984E538F3D716D2B0532EB"/>
    <w:rsid w:val="00A75A21"/>
  </w:style>
  <w:style w:type="paragraph" w:customStyle="1" w:styleId="1B3979FAE7594760A04109410EAAF115">
    <w:name w:val="1B3979FAE7594760A04109410EAAF115"/>
    <w:rsid w:val="00A75A21"/>
  </w:style>
  <w:style w:type="paragraph" w:customStyle="1" w:styleId="BECE32EE502B4C1ABB9CA59C0311DEA2">
    <w:name w:val="BECE32EE502B4C1ABB9CA59C0311DEA2"/>
    <w:rsid w:val="00913E1F"/>
  </w:style>
  <w:style w:type="paragraph" w:customStyle="1" w:styleId="9B324336A86A48A48297308A759A6FD4">
    <w:name w:val="9B324336A86A48A48297308A759A6FD4"/>
    <w:rsid w:val="00913E1F"/>
  </w:style>
  <w:style w:type="paragraph" w:customStyle="1" w:styleId="84F8088B498F405185D88122002EC414">
    <w:name w:val="84F8088B498F405185D88122002EC414"/>
    <w:rsid w:val="00913E1F"/>
  </w:style>
  <w:style w:type="paragraph" w:customStyle="1" w:styleId="A440D023DA7646A38D3A3EC8051A694A">
    <w:name w:val="A440D023DA7646A38D3A3EC8051A694A"/>
    <w:rsid w:val="00913E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486F7-94DB-4959-BDB4-371225498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2019-04-29T13:25:00Z</dcterms:created>
  <dcterms:modified xsi:type="dcterms:W3CDTF">2020-10-30T16:39:00Z</dcterms:modified>
</cp:coreProperties>
</file>